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4AD631" w14:textId="0B2A5596" w:rsidR="003822C1" w:rsidRDefault="005C211C" w:rsidP="005C211C">
      <w:pPr>
        <w:spacing w:line="276" w:lineRule="auto"/>
        <w:ind w:left="1276"/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bookmarkStart w:id="0" w:name="_GoBack"/>
      <w:r w:rsidRPr="005C211C"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#ИСТОРИИОБУДУЩЕМ</w:t>
      </w:r>
      <w:bookmarkEnd w:id="0"/>
    </w:p>
    <w:p w14:paraId="591D84BF" w14:textId="630A35B8" w:rsidR="005C211C" w:rsidRPr="005C211C" w:rsidRDefault="005C211C" w:rsidP="005C211C">
      <w:pPr>
        <w:spacing w:line="276" w:lineRule="auto"/>
        <w:ind w:left="1276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 w:rsidRPr="005C211C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Важным нововведением предстоящей переписи населения станет работа цифровых волонтеров. В чем будет заключаться их функция и как стать одним из них, рассказала студентка и специалист центра цифровых волонтеров  Дальневосточного федерального университета Анна </w:t>
      </w:r>
      <w:proofErr w:type="spellStart"/>
      <w:r w:rsidRPr="005C211C">
        <w:rPr>
          <w:rFonts w:ascii="Arial" w:eastAsia="Calibri" w:hAnsi="Arial" w:cs="Arial"/>
          <w:b/>
          <w:bCs/>
          <w:color w:val="525252"/>
          <w:sz w:val="24"/>
          <w:szCs w:val="24"/>
        </w:rPr>
        <w:t>Ярош</w:t>
      </w:r>
      <w:proofErr w:type="spellEnd"/>
      <w:r w:rsidRPr="005C211C">
        <w:rPr>
          <w:rFonts w:ascii="Arial" w:eastAsia="Calibri" w:hAnsi="Arial" w:cs="Arial"/>
          <w:b/>
          <w:bCs/>
          <w:color w:val="525252"/>
          <w:sz w:val="24"/>
          <w:szCs w:val="24"/>
        </w:rPr>
        <w:t>.</w:t>
      </w:r>
    </w:p>
    <w:p w14:paraId="34A26349" w14:textId="77777777" w:rsidR="005C211C" w:rsidRPr="005C211C" w:rsidRDefault="005C211C" w:rsidP="005C211C">
      <w:pPr>
        <w:spacing w:line="276" w:lineRule="auto"/>
        <w:ind w:firstLine="708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 w:rsidRPr="005C211C">
        <w:rPr>
          <w:rFonts w:ascii="Arial" w:eastAsia="Calibri" w:hAnsi="Arial" w:cs="Arial"/>
          <w:b/>
          <w:bCs/>
          <w:color w:val="525252"/>
          <w:sz w:val="24"/>
          <w:szCs w:val="24"/>
        </w:rPr>
        <w:t>– Анна, чем отличается обычный студент-волонтер от «цифрового»? Если одних мы постоянно видим на массовых мероприятиях – они подсказывают, куда пройти участникам, помогают пожилым, то в чем занимаются «цифровые»?</w:t>
      </w:r>
    </w:p>
    <w:p w14:paraId="54C7BBBE" w14:textId="77777777" w:rsidR="00F726E0" w:rsidRPr="005C211C" w:rsidRDefault="005C211C" w:rsidP="005C211C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5C211C">
        <w:rPr>
          <w:rFonts w:ascii="Arial" w:eastAsia="Calibri" w:hAnsi="Arial" w:cs="Arial"/>
          <w:bCs/>
          <w:color w:val="525252"/>
          <w:sz w:val="24"/>
          <w:szCs w:val="24"/>
        </w:rPr>
        <w:t xml:space="preserve">– </w:t>
      </w:r>
      <w:r w:rsidR="008A1028" w:rsidRPr="005C211C">
        <w:rPr>
          <w:rFonts w:ascii="Arial" w:eastAsia="Calibri" w:hAnsi="Arial" w:cs="Arial"/>
          <w:bCs/>
          <w:color w:val="525252"/>
          <w:sz w:val="24"/>
          <w:szCs w:val="24"/>
        </w:rPr>
        <w:t xml:space="preserve">Мы такие же волонтеры, наша задача – помогать. Цифровым волонтером я стала весной, когда у нас началось дистанционное образование. Работа заключалась в сборе информации о том, насколько преподаватели готовы к переходу на обучение в онлайн формате. </w:t>
      </w:r>
      <w:r w:rsidRPr="005C211C">
        <w:rPr>
          <w:rFonts w:ascii="Arial" w:eastAsia="Calibri" w:hAnsi="Arial" w:cs="Arial"/>
          <w:bCs/>
          <w:color w:val="525252"/>
          <w:sz w:val="24"/>
          <w:szCs w:val="24"/>
        </w:rPr>
        <w:t xml:space="preserve">Затем у нас в университете открылась </w:t>
      </w:r>
      <w:r w:rsidR="008A1028" w:rsidRPr="005C211C">
        <w:rPr>
          <w:rFonts w:ascii="Arial" w:eastAsia="Calibri" w:hAnsi="Arial" w:cs="Arial"/>
          <w:bCs/>
          <w:color w:val="525252"/>
          <w:sz w:val="24"/>
          <w:szCs w:val="24"/>
        </w:rPr>
        <w:t xml:space="preserve">горячая линия, на которой волонтёры консультировали преподавателей, а иногда и студентов. Помогали им разобраться с тем, как пользоваться платформой дистанционного обучения. </w:t>
      </w:r>
    </w:p>
    <w:p w14:paraId="0D7A38CD" w14:textId="77777777" w:rsidR="005C211C" w:rsidRPr="005C211C" w:rsidRDefault="005C211C" w:rsidP="005C211C">
      <w:pPr>
        <w:spacing w:line="276" w:lineRule="auto"/>
        <w:ind w:firstLine="708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 w:rsidRPr="005C211C">
        <w:rPr>
          <w:rFonts w:ascii="Arial" w:eastAsia="Calibri" w:hAnsi="Arial" w:cs="Arial"/>
          <w:b/>
          <w:bCs/>
          <w:color w:val="525252"/>
          <w:sz w:val="24"/>
          <w:szCs w:val="24"/>
        </w:rPr>
        <w:t>– А откуда у вас такие знания?</w:t>
      </w:r>
    </w:p>
    <w:p w14:paraId="24E1BC9B" w14:textId="77777777" w:rsidR="005C211C" w:rsidRPr="005C211C" w:rsidRDefault="005C211C" w:rsidP="005C211C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5C211C">
        <w:rPr>
          <w:rFonts w:ascii="Arial" w:eastAsia="Calibri" w:hAnsi="Arial" w:cs="Arial"/>
          <w:bCs/>
          <w:color w:val="525252"/>
          <w:sz w:val="24"/>
          <w:szCs w:val="24"/>
        </w:rPr>
        <w:t xml:space="preserve">– Молодежь все новое быстро схватывает. Особенно, что касается современных технологий, гаджетов, возможностей онлайн-коммуникаций. Есть и специальные курсы для волонтеров, где можно пополнить знания об </w:t>
      </w:r>
      <w:proofErr w:type="gramStart"/>
      <w:r w:rsidRPr="005C211C">
        <w:rPr>
          <w:rFonts w:ascii="Arial" w:eastAsia="Calibri" w:hAnsi="Arial" w:cs="Arial"/>
          <w:bCs/>
          <w:color w:val="525252"/>
          <w:sz w:val="24"/>
          <w:szCs w:val="24"/>
        </w:rPr>
        <w:t>интернет-сервисах</w:t>
      </w:r>
      <w:proofErr w:type="gramEnd"/>
      <w:r w:rsidRPr="005C211C">
        <w:rPr>
          <w:rFonts w:ascii="Arial" w:eastAsia="Calibri" w:hAnsi="Arial" w:cs="Arial"/>
          <w:bCs/>
          <w:color w:val="525252"/>
          <w:sz w:val="24"/>
          <w:szCs w:val="24"/>
        </w:rPr>
        <w:t xml:space="preserve"> и онлайн-обучении, а затем поделиться с педагогами, людьми старшего поколения – просто жителями города. Мы помогаем им в решении технических вопросов, которых поначалу возникает немало. </w:t>
      </w:r>
    </w:p>
    <w:p w14:paraId="030D5FA1" w14:textId="77777777" w:rsidR="005C211C" w:rsidRPr="005C211C" w:rsidRDefault="005C211C" w:rsidP="005C211C">
      <w:pPr>
        <w:spacing w:line="276" w:lineRule="auto"/>
        <w:ind w:firstLine="708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 w:rsidRPr="005C211C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– Что вас заставляет это делать? Ведь, времени и на учебу, наверное, не всегда хватает? </w:t>
      </w:r>
    </w:p>
    <w:p w14:paraId="331A4462" w14:textId="77777777" w:rsidR="005C211C" w:rsidRPr="005C211C" w:rsidRDefault="005C211C" w:rsidP="005C211C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5C211C">
        <w:rPr>
          <w:rFonts w:ascii="Arial" w:eastAsia="Calibri" w:hAnsi="Arial" w:cs="Arial"/>
          <w:bCs/>
          <w:color w:val="525252"/>
          <w:sz w:val="24"/>
          <w:szCs w:val="24"/>
        </w:rPr>
        <w:t xml:space="preserve">– Волонтеры вообще активные люди  – нам постоянно что-то надо. Знаю по себе: еще на первом курсе вошла в студенческое самоуправление. Хотелось не просто учиться, а участвовать в жизни университета. И когда началась пандемия, появилась хорошая возможность проявить себя – помочь вузу в сложный период. Считаю, это важная часть студенческого самоуправления. К тому же все это интересно – наблюдать «изнутри» и участвовать в процессе перехода университета на новый формат обучения за достаточно короткие сроки. Ощущение, что прикоснулась к историческому событию. Для мотивации это важно. </w:t>
      </w:r>
    </w:p>
    <w:p w14:paraId="11BE337B" w14:textId="77777777" w:rsidR="005C211C" w:rsidRPr="005C211C" w:rsidRDefault="005C211C" w:rsidP="005C211C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5C211C">
        <w:rPr>
          <w:rFonts w:ascii="Arial" w:eastAsia="Calibri" w:hAnsi="Arial" w:cs="Arial"/>
          <w:bCs/>
          <w:color w:val="525252"/>
          <w:sz w:val="24"/>
          <w:szCs w:val="24"/>
        </w:rPr>
        <w:lastRenderedPageBreak/>
        <w:t xml:space="preserve">А вообще участие в Студенческом совете это для меня – это хобби, как и изучение иностранных языков. Сейчас активно учу китайский язык, а в будущем планирую углубиться </w:t>
      </w:r>
      <w:proofErr w:type="gramStart"/>
      <w:r w:rsidRPr="005C211C">
        <w:rPr>
          <w:rFonts w:ascii="Arial" w:eastAsia="Calibri" w:hAnsi="Arial" w:cs="Arial"/>
          <w:bCs/>
          <w:color w:val="525252"/>
          <w:sz w:val="24"/>
          <w:szCs w:val="24"/>
        </w:rPr>
        <w:t>в</w:t>
      </w:r>
      <w:proofErr w:type="gramEnd"/>
      <w:r w:rsidRPr="005C211C">
        <w:rPr>
          <w:rFonts w:ascii="Arial" w:eastAsia="Calibri" w:hAnsi="Arial" w:cs="Arial"/>
          <w:bCs/>
          <w:color w:val="525252"/>
          <w:sz w:val="24"/>
          <w:szCs w:val="24"/>
        </w:rPr>
        <w:t xml:space="preserve"> испанский. Чтобы проверить знания недавно решилась на самый отчаянный поступок в жизни – самостоятельно поехала в Китай без какого-либо гида или сопровождающего. Ничего, освоилась, хоть и </w:t>
      </w:r>
      <w:proofErr w:type="gramStart"/>
      <w:r w:rsidRPr="005C211C">
        <w:rPr>
          <w:rFonts w:ascii="Arial" w:eastAsia="Calibri" w:hAnsi="Arial" w:cs="Arial"/>
          <w:bCs/>
          <w:color w:val="525252"/>
          <w:sz w:val="24"/>
          <w:szCs w:val="24"/>
        </w:rPr>
        <w:t>китайским</w:t>
      </w:r>
      <w:proofErr w:type="gramEnd"/>
      <w:r w:rsidRPr="005C211C">
        <w:rPr>
          <w:rFonts w:ascii="Arial" w:eastAsia="Calibri" w:hAnsi="Arial" w:cs="Arial"/>
          <w:bCs/>
          <w:color w:val="525252"/>
          <w:sz w:val="24"/>
          <w:szCs w:val="24"/>
        </w:rPr>
        <w:t xml:space="preserve"> еще слабо владею. Но общий язык и понимание удалось найти.  </w:t>
      </w:r>
    </w:p>
    <w:p w14:paraId="48C9B1ED" w14:textId="77777777" w:rsidR="005C211C" w:rsidRPr="005C211C" w:rsidRDefault="005C211C" w:rsidP="005C211C">
      <w:pPr>
        <w:spacing w:line="276" w:lineRule="auto"/>
        <w:ind w:firstLine="708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 w:rsidRPr="005C211C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– Как же вас понимали китайцы – наверняка с ними сложнее общаться, чем обучать </w:t>
      </w:r>
      <w:proofErr w:type="gramStart"/>
      <w:r w:rsidRPr="005C211C">
        <w:rPr>
          <w:rFonts w:ascii="Arial" w:eastAsia="Calibri" w:hAnsi="Arial" w:cs="Arial"/>
          <w:b/>
          <w:bCs/>
          <w:color w:val="525252"/>
          <w:sz w:val="24"/>
          <w:szCs w:val="24"/>
        </w:rPr>
        <w:t>интернет-грамоте</w:t>
      </w:r>
      <w:proofErr w:type="gramEnd"/>
      <w:r w:rsidRPr="005C211C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соотечественников?</w:t>
      </w:r>
    </w:p>
    <w:p w14:paraId="7CBBAC6F" w14:textId="77777777" w:rsidR="005C211C" w:rsidRPr="005C211C" w:rsidRDefault="005C211C" w:rsidP="005C211C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5C211C">
        <w:rPr>
          <w:rFonts w:ascii="Arial" w:eastAsia="Calibri" w:hAnsi="Arial" w:cs="Arial"/>
          <w:bCs/>
          <w:color w:val="525252"/>
          <w:sz w:val="24"/>
          <w:szCs w:val="24"/>
        </w:rPr>
        <w:t xml:space="preserve">– Добавлю: в Китай я ездила с парнем – решились на поездку спонтанно, чтобы как-то разнообразить зимние каникулы. Но он китайский не знает вообще. Поэтому вся надежда в общении с местными жителями была на меня. Но оказалось, китайский, который я учила, заметно отличается от разговорного языка в реальной жизни. </w:t>
      </w:r>
    </w:p>
    <w:p w14:paraId="46D30846" w14:textId="77777777" w:rsidR="005C211C" w:rsidRPr="005C211C" w:rsidRDefault="005C211C" w:rsidP="005C211C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5C211C">
        <w:rPr>
          <w:rFonts w:ascii="Arial" w:eastAsia="Calibri" w:hAnsi="Arial" w:cs="Arial"/>
          <w:bCs/>
          <w:color w:val="525252"/>
          <w:sz w:val="24"/>
          <w:szCs w:val="24"/>
        </w:rPr>
        <w:t xml:space="preserve">Границу мы перешли без проблем, после чего сели в автобус, который должен был отвезти до гостиницы, где мы заранее забронировали места через турфирму. Но вскоре поняли, что остановку свою проехали, а где нам выходить – водитель точно объяснить не смог. Пришлось выйти на ближайшей остановке и узнавать у прохожих как пройти к отелю. Но что хотят русские туристы мало кто понимал. Догадались лишь продавцы магазина с вывеской на русском языке. </w:t>
      </w:r>
    </w:p>
    <w:p w14:paraId="28F13920" w14:textId="77777777" w:rsidR="005C211C" w:rsidRPr="005C211C" w:rsidRDefault="005C211C" w:rsidP="005C211C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5C211C">
        <w:rPr>
          <w:rFonts w:ascii="Arial" w:eastAsia="Calibri" w:hAnsi="Arial" w:cs="Arial"/>
          <w:bCs/>
          <w:color w:val="525252"/>
          <w:sz w:val="24"/>
          <w:szCs w:val="24"/>
        </w:rPr>
        <w:t xml:space="preserve">Мы просто чудом нашли гостиницу, но администратор поначалу не хотела нас селить – вновь объясняя что-то на </w:t>
      </w:r>
      <w:proofErr w:type="gramStart"/>
      <w:r w:rsidRPr="005C211C">
        <w:rPr>
          <w:rFonts w:ascii="Arial" w:eastAsia="Calibri" w:hAnsi="Arial" w:cs="Arial"/>
          <w:bCs/>
          <w:color w:val="525252"/>
          <w:sz w:val="24"/>
          <w:szCs w:val="24"/>
        </w:rPr>
        <w:t>сложном</w:t>
      </w:r>
      <w:proofErr w:type="gramEnd"/>
      <w:r w:rsidRPr="005C211C">
        <w:rPr>
          <w:rFonts w:ascii="Arial" w:eastAsia="Calibri" w:hAnsi="Arial" w:cs="Arial"/>
          <w:bCs/>
          <w:color w:val="525252"/>
          <w:sz w:val="24"/>
          <w:szCs w:val="24"/>
        </w:rPr>
        <w:t xml:space="preserve"> китайском. Мы почти смирились, что придется искать новый отель, когда в холл вошла китаянка и грозно прокричала: «Аня, Артём».  Оказалась она должна была нас встретить на остановке и проводить к гостинице. Но поскольку мы </w:t>
      </w:r>
      <w:proofErr w:type="gramStart"/>
      <w:r w:rsidRPr="005C211C">
        <w:rPr>
          <w:rFonts w:ascii="Arial" w:eastAsia="Calibri" w:hAnsi="Arial" w:cs="Arial"/>
          <w:bCs/>
          <w:color w:val="525252"/>
          <w:sz w:val="24"/>
          <w:szCs w:val="24"/>
        </w:rPr>
        <w:t>проехали мимо и к ней никто не вышел</w:t>
      </w:r>
      <w:proofErr w:type="gramEnd"/>
      <w:r w:rsidRPr="005C211C">
        <w:rPr>
          <w:rFonts w:ascii="Arial" w:eastAsia="Calibri" w:hAnsi="Arial" w:cs="Arial"/>
          <w:bCs/>
          <w:color w:val="525252"/>
          <w:sz w:val="24"/>
          <w:szCs w:val="24"/>
        </w:rPr>
        <w:t xml:space="preserve">, она в испуге стала объезжать все гостиницы по пути автобуса. И на счастье нашла нас. </w:t>
      </w:r>
    </w:p>
    <w:p w14:paraId="49295658" w14:textId="77777777" w:rsidR="005C211C" w:rsidRPr="005C211C" w:rsidRDefault="005C211C" w:rsidP="005C211C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5C211C">
        <w:rPr>
          <w:rFonts w:ascii="Arial" w:eastAsia="Calibri" w:hAnsi="Arial" w:cs="Arial"/>
          <w:bCs/>
          <w:color w:val="525252"/>
          <w:sz w:val="24"/>
          <w:szCs w:val="24"/>
        </w:rPr>
        <w:t xml:space="preserve">В итоге мы заселили и отлично отдохнули. Кстати, теперь стали лучше понимать китайцев, как и они – нас. Главное в жизни – не бояться трудностей и стремиться учиться новому, чтобы их преодолевать. Получилось самому – помоги другому. Наверное, такое представление о жизни мне и помогает быть волонтером. </w:t>
      </w:r>
    </w:p>
    <w:p w14:paraId="51E24004" w14:textId="77777777" w:rsidR="005C211C" w:rsidRPr="005C211C" w:rsidRDefault="005C211C" w:rsidP="005C211C">
      <w:pPr>
        <w:spacing w:line="276" w:lineRule="auto"/>
        <w:ind w:firstLine="708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 w:rsidRPr="005C211C">
        <w:rPr>
          <w:rFonts w:ascii="Arial" w:eastAsia="Calibri" w:hAnsi="Arial" w:cs="Arial"/>
          <w:b/>
          <w:bCs/>
          <w:color w:val="525252"/>
          <w:sz w:val="24"/>
          <w:szCs w:val="24"/>
        </w:rPr>
        <w:t>– Теперь решили участвовать в переписи?</w:t>
      </w:r>
    </w:p>
    <w:p w14:paraId="0158BCC7" w14:textId="7222102A" w:rsidR="005C211C" w:rsidRPr="005C211C" w:rsidRDefault="005C211C" w:rsidP="005C211C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5C211C">
        <w:rPr>
          <w:rFonts w:ascii="Arial" w:eastAsia="Calibri" w:hAnsi="Arial" w:cs="Arial"/>
          <w:bCs/>
          <w:color w:val="525252"/>
          <w:sz w:val="24"/>
          <w:szCs w:val="24"/>
        </w:rPr>
        <w:t xml:space="preserve">– Да, с удовольствием. Цифровые волонтёры необходимы, поскольку это первая цифровая перепись, в которой есть отличная возможность переписаться самому, не выходя из дома. Но многие люди достаточно плохо разбираются с техникой и работой на сайтах. У них может возникать множество вопросов, связанных с </w:t>
      </w:r>
      <w:proofErr w:type="gramStart"/>
      <w:r w:rsidRPr="005C211C">
        <w:rPr>
          <w:rFonts w:ascii="Arial" w:eastAsia="Calibri" w:hAnsi="Arial" w:cs="Arial"/>
          <w:bCs/>
          <w:color w:val="525252"/>
          <w:sz w:val="24"/>
          <w:szCs w:val="24"/>
        </w:rPr>
        <w:t>интернет-переписью</w:t>
      </w:r>
      <w:proofErr w:type="gramEnd"/>
      <w:r w:rsidRPr="005C211C">
        <w:rPr>
          <w:rFonts w:ascii="Arial" w:eastAsia="Calibri" w:hAnsi="Arial" w:cs="Arial"/>
          <w:bCs/>
          <w:color w:val="525252"/>
          <w:sz w:val="24"/>
          <w:szCs w:val="24"/>
        </w:rPr>
        <w:t xml:space="preserve">: регистрацией, </w:t>
      </w:r>
      <w:r w:rsidRPr="005C211C">
        <w:rPr>
          <w:rFonts w:ascii="Arial" w:eastAsia="Calibri" w:hAnsi="Arial" w:cs="Arial"/>
          <w:bCs/>
          <w:color w:val="525252"/>
          <w:sz w:val="24"/>
          <w:szCs w:val="24"/>
        </w:rPr>
        <w:lastRenderedPageBreak/>
        <w:t>заполнением форм и не только. Поэтому нужны люди, которые спокойно и доброжелательно ответят на все вопросы и помогут во всем разобраться. И таких людей среди студентов немало.</w:t>
      </w:r>
    </w:p>
    <w:p w14:paraId="2447579E" w14:textId="77777777" w:rsidR="003822C1" w:rsidRPr="003822C1" w:rsidRDefault="003822C1" w:rsidP="003822C1">
      <w:pPr>
        <w:spacing w:line="276" w:lineRule="auto"/>
        <w:ind w:firstLine="708"/>
        <w:jc w:val="both"/>
        <w:rPr>
          <w:rFonts w:ascii="Arial" w:eastAsia="Calibri" w:hAnsi="Arial" w:cs="Arial"/>
          <w:i/>
          <w:color w:val="525252"/>
          <w:sz w:val="24"/>
          <w:szCs w:val="24"/>
        </w:rPr>
      </w:pPr>
      <w:r w:rsidRPr="003822C1">
        <w:rPr>
          <w:rFonts w:ascii="Arial" w:eastAsia="Calibri" w:hAnsi="Arial" w:cs="Arial"/>
          <w:i/>
          <w:color w:val="525252"/>
          <w:sz w:val="24"/>
          <w:szCs w:val="24"/>
        </w:rPr>
        <w:t xml:space="preserve">Всероссийская перепись населения пройдет с 1 по 30 апреля 2021 года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3822C1">
        <w:rPr>
          <w:rFonts w:ascii="Arial" w:eastAsia="Calibri" w:hAnsi="Arial" w:cs="Arial"/>
          <w:i/>
          <w:color w:val="525252"/>
          <w:sz w:val="24"/>
          <w:szCs w:val="24"/>
        </w:rPr>
        <w:t>Госуслуг</w:t>
      </w:r>
      <w:proofErr w:type="spellEnd"/>
      <w:r w:rsidRPr="003822C1">
        <w:rPr>
          <w:rFonts w:ascii="Arial" w:eastAsia="Calibri" w:hAnsi="Arial" w:cs="Arial"/>
          <w:i/>
          <w:color w:val="525252"/>
          <w:sz w:val="24"/>
          <w:szCs w:val="24"/>
        </w:rPr>
        <w:t xml:space="preserve"> (Gosuslugi.ru).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14:paraId="5FF91F9D" w14:textId="77777777" w:rsidR="003822C1" w:rsidRPr="003822C1" w:rsidRDefault="003822C1" w:rsidP="003822C1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14:paraId="733EB45B" w14:textId="325695EC" w:rsidR="003822C1" w:rsidRPr="003822C1" w:rsidRDefault="005C211C" w:rsidP="003822C1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>
        <w:rPr>
          <w:rFonts w:ascii="Arial" w:eastAsia="Calibri" w:hAnsi="Arial" w:cs="Arial"/>
          <w:b/>
          <w:color w:val="595959"/>
          <w:sz w:val="24"/>
        </w:rPr>
        <w:t xml:space="preserve"> Всероссийской переписи населения</w:t>
      </w:r>
    </w:p>
    <w:p w14:paraId="4799FD98" w14:textId="77777777" w:rsidR="003822C1" w:rsidRPr="003822C1" w:rsidRDefault="00BE423F" w:rsidP="003822C1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9" w:history="1">
        <w:r w:rsidR="003822C1" w:rsidRPr="003822C1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14:paraId="79A297B1" w14:textId="77777777" w:rsidR="003822C1" w:rsidRPr="003822C1" w:rsidRDefault="00BE423F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0" w:history="1">
        <w:r w:rsidR="003822C1" w:rsidRPr="003822C1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14:paraId="6DA25B95" w14:textId="77777777" w:rsidR="003822C1" w:rsidRPr="003822C1" w:rsidRDefault="003822C1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3822C1">
        <w:rPr>
          <w:rFonts w:ascii="Arial" w:eastAsia="Calibri" w:hAnsi="Arial" w:cs="Arial"/>
          <w:color w:val="595959"/>
          <w:sz w:val="24"/>
        </w:rPr>
        <w:t>+7 (495) 933-31-94</w:t>
      </w:r>
    </w:p>
    <w:p w14:paraId="08A04DC1" w14:textId="77777777" w:rsidR="003822C1" w:rsidRPr="003822C1" w:rsidRDefault="00BE423F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3822C1" w:rsidRPr="003822C1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14:paraId="08D3AAE0" w14:textId="77777777" w:rsidR="003822C1" w:rsidRPr="003822C1" w:rsidRDefault="00BE423F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3822C1" w:rsidRPr="003822C1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14:paraId="3B4F0AF9" w14:textId="77777777" w:rsidR="003822C1" w:rsidRPr="003822C1" w:rsidRDefault="00BE423F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3822C1" w:rsidRPr="003822C1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14:paraId="6264C3C1" w14:textId="77777777" w:rsidR="003822C1" w:rsidRPr="003822C1" w:rsidRDefault="00BE423F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3822C1" w:rsidRPr="003822C1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14:paraId="4EB6A006" w14:textId="77777777" w:rsidR="003822C1" w:rsidRPr="003822C1" w:rsidRDefault="00BE423F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3822C1" w:rsidRPr="003822C1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14:paraId="4F25E902" w14:textId="77777777" w:rsidR="003822C1" w:rsidRDefault="003822C1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14:paraId="75D296DB" w14:textId="2AF235B0" w:rsidR="00593F62" w:rsidRPr="003822C1" w:rsidRDefault="00593F62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ins w:id="1" w:author="Parenkova Ekaterina" w:date="2020-08-27T14:43:00Z">
        <w:r w:rsidRPr="00593F62">
          <w:rPr>
            <w:rFonts w:ascii="Calibri" w:eastAsia="Calibri" w:hAnsi="Calibri" w:cs="Times New Roman"/>
            <w:noProof/>
            <w:lang w:eastAsia="ru-RU"/>
            <w:rPrChange w:id="2">
              <w:rPr>
                <w:noProof/>
                <w:lang w:eastAsia="ru-RU"/>
              </w:rPr>
            </w:rPrChange>
          </w:rPr>
          <w:drawing>
            <wp:inline distT="0" distB="0" distL="0" distR="0" wp14:anchorId="29026A98" wp14:editId="5CC011E6">
              <wp:extent cx="771525" cy="771525"/>
              <wp:effectExtent l="0" t="0" r="9525" b="9525"/>
              <wp:docPr id="2" name="Рисунок 2" descr="C:\Users\Parenkova\AppData\Local\Microsoft\Windows\INetCache\Content.Word\qrcode_strana 2020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Parenkova\AppData\Local\Microsoft\Windows\INetCache\Content.Word\qrcode_strana 2020.png"/>
                      <pic:cNvPicPr>
                        <a:picLocks noChangeAspect="1" noChangeArrowheads="1"/>
                      </pic:cNvPicPr>
                    </pic:nvPicPr>
                    <pic:blipFill>
                      <a:blip r:embed="rId16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71525" cy="771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ins>
    </w:p>
    <w:p w14:paraId="7C68E1F7" w14:textId="77777777" w:rsidR="003822C1" w:rsidRPr="003822C1" w:rsidRDefault="003822C1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14:paraId="20A2EEAB" w14:textId="77777777"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7"/>
      <w:headerReference w:type="default" r:id="rId18"/>
      <w:footerReference w:type="default" r:id="rId19"/>
      <w:headerReference w:type="first" r:id="rId20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A2ABBAC" w15:done="0"/>
  <w15:commentEx w15:paraId="246E716E" w15:done="0"/>
  <w15:commentEx w15:paraId="4DC6DF51" w15:done="0"/>
  <w15:commentEx w15:paraId="61720A3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FB164C" w14:textId="77777777" w:rsidR="00BE423F" w:rsidRDefault="00BE423F" w:rsidP="00A02726">
      <w:pPr>
        <w:spacing w:after="0" w:line="240" w:lineRule="auto"/>
      </w:pPr>
      <w:r>
        <w:separator/>
      </w:r>
    </w:p>
  </w:endnote>
  <w:endnote w:type="continuationSeparator" w:id="0">
    <w:p w14:paraId="0EB8A3D3" w14:textId="77777777" w:rsidR="00BE423F" w:rsidRDefault="00BE423F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14:paraId="42D6E1AF" w14:textId="437A7BD4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33943441" wp14:editId="57A5747C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01728ED8" wp14:editId="22DEA71F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52BE2202" wp14:editId="632B9296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8B4830">
          <w:rPr>
            <w:noProof/>
          </w:rPr>
          <w:t>1</w:t>
        </w:r>
        <w:r w:rsidR="0029715E">
          <w:fldChar w:fldCharType="end"/>
        </w:r>
      </w:p>
    </w:sdtContent>
  </w:sdt>
  <w:p w14:paraId="489CC64C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3150B3" w14:textId="77777777" w:rsidR="00BE423F" w:rsidRDefault="00BE423F" w:rsidP="00A02726">
      <w:pPr>
        <w:spacing w:after="0" w:line="240" w:lineRule="auto"/>
      </w:pPr>
      <w:r>
        <w:separator/>
      </w:r>
    </w:p>
  </w:footnote>
  <w:footnote w:type="continuationSeparator" w:id="0">
    <w:p w14:paraId="6CD0BA5F" w14:textId="77777777" w:rsidR="00BE423F" w:rsidRDefault="00BE423F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9F1047" w14:textId="77777777" w:rsidR="00962C5A" w:rsidRDefault="00BE423F">
    <w:pPr>
      <w:pStyle w:val="a3"/>
    </w:pPr>
    <w:r>
      <w:rPr>
        <w:noProof/>
        <w:lang w:eastAsia="ru-RU"/>
      </w:rPr>
      <w:pict w14:anchorId="23B576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C0624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039A2DC0" wp14:editId="4CD9CB7B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E423F">
      <w:rPr>
        <w:noProof/>
        <w:lang w:eastAsia="ru-RU"/>
      </w:rPr>
      <w:pict w14:anchorId="5A6018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C69ADD" w14:textId="77777777" w:rsidR="00962C5A" w:rsidRDefault="00BE423F">
    <w:pPr>
      <w:pStyle w:val="a3"/>
    </w:pPr>
    <w:r>
      <w:rPr>
        <w:noProof/>
        <w:lang w:eastAsia="ru-RU"/>
      </w:rPr>
      <w:pict w14:anchorId="19A35D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Ваган Игорь Станиславович">
    <w15:presenceInfo w15:providerId="AD" w15:userId="S-1-5-21-2754494690-1183963399-2976742660-29935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095F"/>
    <w:rsid w:val="000054FD"/>
    <w:rsid w:val="00005AEB"/>
    <w:rsid w:val="000102DC"/>
    <w:rsid w:val="00010791"/>
    <w:rsid w:val="00010F32"/>
    <w:rsid w:val="00011639"/>
    <w:rsid w:val="000131A6"/>
    <w:rsid w:val="00013B69"/>
    <w:rsid w:val="00014223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34D"/>
    <w:rsid w:val="000421B3"/>
    <w:rsid w:val="000433D7"/>
    <w:rsid w:val="00044E28"/>
    <w:rsid w:val="000451E7"/>
    <w:rsid w:val="000479BA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89D"/>
    <w:rsid w:val="001725FD"/>
    <w:rsid w:val="00172805"/>
    <w:rsid w:val="00176083"/>
    <w:rsid w:val="00177A70"/>
    <w:rsid w:val="00182F96"/>
    <w:rsid w:val="0018550A"/>
    <w:rsid w:val="00186157"/>
    <w:rsid w:val="00191BA2"/>
    <w:rsid w:val="0019365F"/>
    <w:rsid w:val="00197016"/>
    <w:rsid w:val="001A0D01"/>
    <w:rsid w:val="001A2E2D"/>
    <w:rsid w:val="001A67BE"/>
    <w:rsid w:val="001A78ED"/>
    <w:rsid w:val="001B06B6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7749"/>
    <w:rsid w:val="001E7CBF"/>
    <w:rsid w:val="001F0598"/>
    <w:rsid w:val="001F1163"/>
    <w:rsid w:val="001F13DC"/>
    <w:rsid w:val="001F2849"/>
    <w:rsid w:val="001F7AF0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32CB0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0BA2"/>
    <w:rsid w:val="002545B5"/>
    <w:rsid w:val="00257981"/>
    <w:rsid w:val="00257D66"/>
    <w:rsid w:val="00261D64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9390D"/>
    <w:rsid w:val="00294F44"/>
    <w:rsid w:val="002958C8"/>
    <w:rsid w:val="0029715E"/>
    <w:rsid w:val="002A0749"/>
    <w:rsid w:val="002A1E21"/>
    <w:rsid w:val="002A216D"/>
    <w:rsid w:val="002A2374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4EE8"/>
    <w:rsid w:val="002B706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240A"/>
    <w:rsid w:val="00372A26"/>
    <w:rsid w:val="00374C2E"/>
    <w:rsid w:val="00376E83"/>
    <w:rsid w:val="003822C1"/>
    <w:rsid w:val="00387584"/>
    <w:rsid w:val="00393266"/>
    <w:rsid w:val="00393B7E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5EF5"/>
    <w:rsid w:val="003C1B44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A98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BA8"/>
    <w:rsid w:val="004234E5"/>
    <w:rsid w:val="004303C7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77AF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A7489"/>
    <w:rsid w:val="004B0614"/>
    <w:rsid w:val="004B49C6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B55"/>
    <w:rsid w:val="00507CCD"/>
    <w:rsid w:val="00511117"/>
    <w:rsid w:val="0051197A"/>
    <w:rsid w:val="00512482"/>
    <w:rsid w:val="0052114D"/>
    <w:rsid w:val="00523EB6"/>
    <w:rsid w:val="0052476C"/>
    <w:rsid w:val="00524917"/>
    <w:rsid w:val="00530B09"/>
    <w:rsid w:val="00531539"/>
    <w:rsid w:val="00531722"/>
    <w:rsid w:val="005328B2"/>
    <w:rsid w:val="00533644"/>
    <w:rsid w:val="00534791"/>
    <w:rsid w:val="005354EC"/>
    <w:rsid w:val="005378F6"/>
    <w:rsid w:val="00540308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7890"/>
    <w:rsid w:val="005B7971"/>
    <w:rsid w:val="005C1B88"/>
    <w:rsid w:val="005C211C"/>
    <w:rsid w:val="005C27FA"/>
    <w:rsid w:val="005C4423"/>
    <w:rsid w:val="005C4E0B"/>
    <w:rsid w:val="005C6572"/>
    <w:rsid w:val="005C795A"/>
    <w:rsid w:val="005C7C4A"/>
    <w:rsid w:val="005C7EEC"/>
    <w:rsid w:val="005D036D"/>
    <w:rsid w:val="005D0ABB"/>
    <w:rsid w:val="005D434E"/>
    <w:rsid w:val="005D480B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98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2927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5070"/>
    <w:rsid w:val="00666BC6"/>
    <w:rsid w:val="00666FAC"/>
    <w:rsid w:val="00671CF2"/>
    <w:rsid w:val="00673757"/>
    <w:rsid w:val="00674AAC"/>
    <w:rsid w:val="00674BE6"/>
    <w:rsid w:val="0067653C"/>
    <w:rsid w:val="00676EF8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7AD2"/>
    <w:rsid w:val="006B7E4C"/>
    <w:rsid w:val="006C0C3B"/>
    <w:rsid w:val="006C1175"/>
    <w:rsid w:val="006C399B"/>
    <w:rsid w:val="006C6850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8FD"/>
    <w:rsid w:val="0077084A"/>
    <w:rsid w:val="00770B83"/>
    <w:rsid w:val="00774F31"/>
    <w:rsid w:val="0077546F"/>
    <w:rsid w:val="007778F8"/>
    <w:rsid w:val="00783BEE"/>
    <w:rsid w:val="0078537C"/>
    <w:rsid w:val="00785E4A"/>
    <w:rsid w:val="00790457"/>
    <w:rsid w:val="00790F22"/>
    <w:rsid w:val="00791FF6"/>
    <w:rsid w:val="0079665C"/>
    <w:rsid w:val="007A0E08"/>
    <w:rsid w:val="007A2F48"/>
    <w:rsid w:val="007A6A31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20B"/>
    <w:rsid w:val="007E0EA5"/>
    <w:rsid w:val="007E3CA1"/>
    <w:rsid w:val="007E46AE"/>
    <w:rsid w:val="007E50D1"/>
    <w:rsid w:val="007E56D3"/>
    <w:rsid w:val="007E6546"/>
    <w:rsid w:val="007F1398"/>
    <w:rsid w:val="007F26BF"/>
    <w:rsid w:val="007F3E73"/>
    <w:rsid w:val="007F5E62"/>
    <w:rsid w:val="00800BFB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3754"/>
    <w:rsid w:val="0084641C"/>
    <w:rsid w:val="00846A03"/>
    <w:rsid w:val="00847513"/>
    <w:rsid w:val="008538DD"/>
    <w:rsid w:val="00854892"/>
    <w:rsid w:val="00856A0B"/>
    <w:rsid w:val="00860AEC"/>
    <w:rsid w:val="008712D5"/>
    <w:rsid w:val="0087165E"/>
    <w:rsid w:val="008723FF"/>
    <w:rsid w:val="00874E48"/>
    <w:rsid w:val="008761D1"/>
    <w:rsid w:val="00881232"/>
    <w:rsid w:val="0088206E"/>
    <w:rsid w:val="00884BF5"/>
    <w:rsid w:val="00885DA8"/>
    <w:rsid w:val="008861F4"/>
    <w:rsid w:val="0089334E"/>
    <w:rsid w:val="0089443B"/>
    <w:rsid w:val="00894F95"/>
    <w:rsid w:val="0089616F"/>
    <w:rsid w:val="008A1028"/>
    <w:rsid w:val="008A2073"/>
    <w:rsid w:val="008A564F"/>
    <w:rsid w:val="008A6DCD"/>
    <w:rsid w:val="008A72C1"/>
    <w:rsid w:val="008B06E5"/>
    <w:rsid w:val="008B0A51"/>
    <w:rsid w:val="008B4830"/>
    <w:rsid w:val="008B7335"/>
    <w:rsid w:val="008C1281"/>
    <w:rsid w:val="008C23D2"/>
    <w:rsid w:val="008C3436"/>
    <w:rsid w:val="008D470E"/>
    <w:rsid w:val="008D6D58"/>
    <w:rsid w:val="008E159A"/>
    <w:rsid w:val="008E179C"/>
    <w:rsid w:val="008E3DB5"/>
    <w:rsid w:val="008E4447"/>
    <w:rsid w:val="008E7480"/>
    <w:rsid w:val="008F0D55"/>
    <w:rsid w:val="008F0E7A"/>
    <w:rsid w:val="008F0FB0"/>
    <w:rsid w:val="008F237D"/>
    <w:rsid w:val="008F69D5"/>
    <w:rsid w:val="00901A2F"/>
    <w:rsid w:val="0090711C"/>
    <w:rsid w:val="0090752A"/>
    <w:rsid w:val="00911FE8"/>
    <w:rsid w:val="0091228F"/>
    <w:rsid w:val="00912ADB"/>
    <w:rsid w:val="009166CA"/>
    <w:rsid w:val="009168EF"/>
    <w:rsid w:val="00920642"/>
    <w:rsid w:val="00921727"/>
    <w:rsid w:val="0092262A"/>
    <w:rsid w:val="009227D0"/>
    <w:rsid w:val="00926E63"/>
    <w:rsid w:val="00927551"/>
    <w:rsid w:val="00932824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562"/>
    <w:rsid w:val="00962996"/>
    <w:rsid w:val="00962C5A"/>
    <w:rsid w:val="00965C2B"/>
    <w:rsid w:val="00965E0C"/>
    <w:rsid w:val="009665BD"/>
    <w:rsid w:val="00967310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CAC"/>
    <w:rsid w:val="009D21C8"/>
    <w:rsid w:val="009D2E59"/>
    <w:rsid w:val="009D7C0A"/>
    <w:rsid w:val="009E1071"/>
    <w:rsid w:val="009E1F8D"/>
    <w:rsid w:val="009E3BA3"/>
    <w:rsid w:val="009E4041"/>
    <w:rsid w:val="009E5841"/>
    <w:rsid w:val="009E60BE"/>
    <w:rsid w:val="009F42C7"/>
    <w:rsid w:val="009F4A59"/>
    <w:rsid w:val="009F7E18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21E82"/>
    <w:rsid w:val="00A2317E"/>
    <w:rsid w:val="00A235CB"/>
    <w:rsid w:val="00A238D5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40E9D"/>
    <w:rsid w:val="00A421FF"/>
    <w:rsid w:val="00A43AF1"/>
    <w:rsid w:val="00A45E4E"/>
    <w:rsid w:val="00A47447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80642"/>
    <w:rsid w:val="00A823B3"/>
    <w:rsid w:val="00A83B9A"/>
    <w:rsid w:val="00A84777"/>
    <w:rsid w:val="00A84B7C"/>
    <w:rsid w:val="00A85EAE"/>
    <w:rsid w:val="00A90AF2"/>
    <w:rsid w:val="00A91E9B"/>
    <w:rsid w:val="00A931CC"/>
    <w:rsid w:val="00A93D50"/>
    <w:rsid w:val="00A94123"/>
    <w:rsid w:val="00A972B7"/>
    <w:rsid w:val="00A9742B"/>
    <w:rsid w:val="00A97766"/>
    <w:rsid w:val="00AA6D71"/>
    <w:rsid w:val="00AA7B80"/>
    <w:rsid w:val="00AB059F"/>
    <w:rsid w:val="00AB0BE6"/>
    <w:rsid w:val="00AB1297"/>
    <w:rsid w:val="00AB23A7"/>
    <w:rsid w:val="00AB32AA"/>
    <w:rsid w:val="00AB3BF3"/>
    <w:rsid w:val="00AB7893"/>
    <w:rsid w:val="00AC0125"/>
    <w:rsid w:val="00AC01CB"/>
    <w:rsid w:val="00AC414F"/>
    <w:rsid w:val="00AC4469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3684C"/>
    <w:rsid w:val="00B401C0"/>
    <w:rsid w:val="00B4310D"/>
    <w:rsid w:val="00B43F7D"/>
    <w:rsid w:val="00B4541D"/>
    <w:rsid w:val="00B5016C"/>
    <w:rsid w:val="00B50A35"/>
    <w:rsid w:val="00B517C7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2EFA"/>
    <w:rsid w:val="00B83F94"/>
    <w:rsid w:val="00B846AE"/>
    <w:rsid w:val="00B908A1"/>
    <w:rsid w:val="00B91EB5"/>
    <w:rsid w:val="00B93A66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75CD"/>
    <w:rsid w:val="00BC7E43"/>
    <w:rsid w:val="00BD5B76"/>
    <w:rsid w:val="00BE2BCE"/>
    <w:rsid w:val="00BE2D00"/>
    <w:rsid w:val="00BE423F"/>
    <w:rsid w:val="00BE60C9"/>
    <w:rsid w:val="00BE6778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261F"/>
    <w:rsid w:val="00C147A6"/>
    <w:rsid w:val="00C259AC"/>
    <w:rsid w:val="00C26C74"/>
    <w:rsid w:val="00C27256"/>
    <w:rsid w:val="00C276CA"/>
    <w:rsid w:val="00C31081"/>
    <w:rsid w:val="00C31765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500D7"/>
    <w:rsid w:val="00C50195"/>
    <w:rsid w:val="00C50B1A"/>
    <w:rsid w:val="00C50D67"/>
    <w:rsid w:val="00C5115A"/>
    <w:rsid w:val="00C52F21"/>
    <w:rsid w:val="00C54640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63A2"/>
    <w:rsid w:val="00C93391"/>
    <w:rsid w:val="00C96B45"/>
    <w:rsid w:val="00C97BBA"/>
    <w:rsid w:val="00C97DF5"/>
    <w:rsid w:val="00C97F28"/>
    <w:rsid w:val="00CA2ECF"/>
    <w:rsid w:val="00CA3EFB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1C60"/>
    <w:rsid w:val="00CE250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3239"/>
    <w:rsid w:val="00D13B1D"/>
    <w:rsid w:val="00D13C29"/>
    <w:rsid w:val="00D15AB2"/>
    <w:rsid w:val="00D1695E"/>
    <w:rsid w:val="00D177A3"/>
    <w:rsid w:val="00D2164E"/>
    <w:rsid w:val="00D227E5"/>
    <w:rsid w:val="00D2663A"/>
    <w:rsid w:val="00D26CC3"/>
    <w:rsid w:val="00D3154C"/>
    <w:rsid w:val="00D324B5"/>
    <w:rsid w:val="00D331EE"/>
    <w:rsid w:val="00D3327F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7978"/>
    <w:rsid w:val="00D61AAB"/>
    <w:rsid w:val="00D62B3D"/>
    <w:rsid w:val="00D6571A"/>
    <w:rsid w:val="00D669C9"/>
    <w:rsid w:val="00D701FF"/>
    <w:rsid w:val="00D7336A"/>
    <w:rsid w:val="00D7337E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625C"/>
    <w:rsid w:val="00DB6AF0"/>
    <w:rsid w:val="00DB7F9F"/>
    <w:rsid w:val="00DC0546"/>
    <w:rsid w:val="00DC7186"/>
    <w:rsid w:val="00DD1B1D"/>
    <w:rsid w:val="00DD6A1F"/>
    <w:rsid w:val="00DE0983"/>
    <w:rsid w:val="00DE1282"/>
    <w:rsid w:val="00DE2094"/>
    <w:rsid w:val="00DE2B90"/>
    <w:rsid w:val="00DE453B"/>
    <w:rsid w:val="00DE488D"/>
    <w:rsid w:val="00DE5CF0"/>
    <w:rsid w:val="00DE6324"/>
    <w:rsid w:val="00DF32AE"/>
    <w:rsid w:val="00DF4D09"/>
    <w:rsid w:val="00DF51F9"/>
    <w:rsid w:val="00DF5BB1"/>
    <w:rsid w:val="00E013B8"/>
    <w:rsid w:val="00E01659"/>
    <w:rsid w:val="00E04400"/>
    <w:rsid w:val="00E11837"/>
    <w:rsid w:val="00E1213A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77AF5"/>
    <w:rsid w:val="00E859F9"/>
    <w:rsid w:val="00E86D2A"/>
    <w:rsid w:val="00E86E1E"/>
    <w:rsid w:val="00E93B45"/>
    <w:rsid w:val="00E93C1B"/>
    <w:rsid w:val="00E96377"/>
    <w:rsid w:val="00E96ED0"/>
    <w:rsid w:val="00E97E89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4E0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C89"/>
    <w:rsid w:val="00F67340"/>
    <w:rsid w:val="00F67773"/>
    <w:rsid w:val="00F7192A"/>
    <w:rsid w:val="00F71F8D"/>
    <w:rsid w:val="00F73843"/>
    <w:rsid w:val="00F73DC9"/>
    <w:rsid w:val="00F75CCA"/>
    <w:rsid w:val="00F775EF"/>
    <w:rsid w:val="00F80C47"/>
    <w:rsid w:val="00F80FE6"/>
    <w:rsid w:val="00F815D0"/>
    <w:rsid w:val="00F81A58"/>
    <w:rsid w:val="00F83F17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4D8D"/>
    <w:rsid w:val="00FC5146"/>
    <w:rsid w:val="00FC5C74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8092A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ok.ru/strana2020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vk.com/strana202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facebook.com/strana2020" TargetMode="External"/><Relationship Id="rId24" Type="http://schemas.microsoft.com/office/2011/relationships/commentsExtended" Target="commentsExtended.xml"/><Relationship Id="rId5" Type="http://schemas.openxmlformats.org/officeDocument/2006/relationships/settings" Target="settings.xml"/><Relationship Id="rId15" Type="http://schemas.openxmlformats.org/officeDocument/2006/relationships/hyperlink" Target="https://www.youtube.com/channel/UCgTKw3dQVvCVGJuHqiWG5Zg" TargetMode="External"/><Relationship Id="rId23" Type="http://schemas.microsoft.com/office/2011/relationships/people" Target="people.xml"/><Relationship Id="rId10" Type="http://schemas.openxmlformats.org/officeDocument/2006/relationships/hyperlink" Target="http://www.strana2020.ru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media@strana2020.ru" TargetMode="External"/><Relationship Id="rId14" Type="http://schemas.openxmlformats.org/officeDocument/2006/relationships/hyperlink" Target="https://www.instagram.com/strana2020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D28ED0-FB43-4585-B7B3-F5D5AB9AA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869</Words>
  <Characters>4958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User</cp:lastModifiedBy>
  <cp:revision>2</cp:revision>
  <cp:lastPrinted>2020-02-13T18:03:00Z</cp:lastPrinted>
  <dcterms:created xsi:type="dcterms:W3CDTF">2020-10-06T08:34:00Z</dcterms:created>
  <dcterms:modified xsi:type="dcterms:W3CDTF">2020-10-06T08:34:00Z</dcterms:modified>
</cp:coreProperties>
</file>